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</w:tblGrid>
      <w:tr w:rsidR="009878D4" w:rsidRPr="003279D3" w:rsidTr="00A2552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D4" w:rsidRPr="003279D3" w:rsidRDefault="009878D4" w:rsidP="005702D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279D3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D4" w:rsidRPr="008C0D7F" w:rsidRDefault="009878D4" w:rsidP="005702D5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279D3">
              <w:rPr>
                <w:b/>
                <w:sz w:val="24"/>
                <w:szCs w:val="24"/>
              </w:rPr>
              <w:t>204</w:t>
            </w:r>
            <w:r w:rsidRPr="003279D3">
              <w:rPr>
                <w:b/>
                <w:sz w:val="24"/>
                <w:szCs w:val="24"/>
                <w:lang w:val="en-US"/>
              </w:rPr>
              <w:t>E</w:t>
            </w:r>
            <w:r w:rsidR="008C0D7F">
              <w:rPr>
                <w:b/>
                <w:sz w:val="24"/>
                <w:szCs w:val="24"/>
              </w:rPr>
              <w:t>40</w:t>
            </w:r>
          </w:p>
        </w:tc>
      </w:tr>
      <w:tr w:rsidR="009878D4" w:rsidRPr="003279D3" w:rsidTr="00A2552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D4" w:rsidRPr="003279D3" w:rsidRDefault="009878D4" w:rsidP="005702D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279D3">
              <w:rPr>
                <w:b/>
                <w:sz w:val="24"/>
                <w:szCs w:val="24"/>
              </w:rPr>
              <w:t xml:space="preserve">Номер материала </w:t>
            </w:r>
            <w:r w:rsidRPr="003279D3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D4" w:rsidRPr="009878D4" w:rsidRDefault="002A2292" w:rsidP="005702D5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2123801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A25528" w:rsidRDefault="00A25528" w:rsidP="00A25528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Первый заместитель директора - главный инженер</w:t>
      </w:r>
    </w:p>
    <w:p w:rsidR="00A25528" w:rsidRDefault="00A25528" w:rsidP="00A25528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A25528" w:rsidRPr="00205DDF" w:rsidRDefault="00A25528" w:rsidP="00A2552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A25528" w:rsidRPr="00595A9B" w:rsidRDefault="00A25528" w:rsidP="00A2552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1F5706" w:rsidRPr="00205DDF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4 СТп-1 </w:t>
      </w:r>
      <w:r w:rsidR="002A2292">
        <w:rPr>
          <w:b/>
          <w:sz w:val="24"/>
          <w:szCs w:val="24"/>
        </w:rPr>
        <w:t>3</w:t>
      </w:r>
      <w:r w:rsidR="002D277B">
        <w:rPr>
          <w:b/>
          <w:sz w:val="24"/>
          <w:szCs w:val="24"/>
        </w:rPr>
        <w:t>5/50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2822E8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954"/>
        <w:gridCol w:w="2693"/>
      </w:tblGrid>
      <w:tr w:rsidR="006A6C9D" w:rsidRPr="00205DDF" w:rsidTr="00A25528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A25528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205DDF" w:rsidRDefault="00E34850" w:rsidP="003F48A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4 СТп-1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F57D5B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Номинальное напряжение, кВ – 1.</w:t>
            </w:r>
          </w:p>
        </w:tc>
      </w:tr>
      <w:tr w:rsidR="00E34850" w:rsidRPr="00205DDF" w:rsidTr="00A25528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Число жил соединяемого кабеля – 4.</w:t>
            </w:r>
          </w:p>
        </w:tc>
      </w:tr>
      <w:tr w:rsidR="00E34850" w:rsidRPr="00205DDF" w:rsidTr="00A25528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4F5C5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</w:t>
            </w:r>
            <w:r w:rsidR="004F5C57">
              <w:rPr>
                <w:color w:val="000000"/>
                <w:sz w:val="24"/>
                <w:szCs w:val="24"/>
              </w:rPr>
              <w:t xml:space="preserve"> </w:t>
            </w:r>
            <w:r w:rsidRPr="00CA1B04">
              <w:rPr>
                <w:color w:val="000000"/>
                <w:sz w:val="24"/>
                <w:szCs w:val="24"/>
              </w:rPr>
              <w:t>35; 50.</w:t>
            </w:r>
          </w:p>
        </w:tc>
      </w:tr>
      <w:tr w:rsidR="00E34850" w:rsidRPr="00205DDF" w:rsidTr="00A25528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Тип муфты – соединительная на основе термоусаживаемых изделий.</w:t>
            </w:r>
          </w:p>
        </w:tc>
      </w:tr>
      <w:tr w:rsidR="00E34850" w:rsidRPr="00205DDF" w:rsidTr="00A25528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Область применения и назначение – для соединения 4-х жильных силовых каб</w:t>
            </w:r>
            <w:r w:rsidRPr="00CA1B04">
              <w:rPr>
                <w:color w:val="000000"/>
                <w:sz w:val="24"/>
                <w:szCs w:val="24"/>
              </w:rPr>
              <w:t>е</w:t>
            </w:r>
            <w:r w:rsidRPr="00CA1B04">
              <w:rPr>
                <w:color w:val="000000"/>
                <w:sz w:val="24"/>
                <w:szCs w:val="24"/>
              </w:rPr>
              <w:t>лей с бумажной маслопропитанной изоляцией с броней или без брони, с общей алюминиевой или свинцовой оболочкой. Используются для кабелей, проложе</w:t>
            </w:r>
            <w:r w:rsidRPr="00CA1B04">
              <w:rPr>
                <w:color w:val="000000"/>
                <w:sz w:val="24"/>
                <w:szCs w:val="24"/>
              </w:rPr>
              <w:t>н</w:t>
            </w:r>
            <w:r w:rsidRPr="00CA1B04">
              <w:rPr>
                <w:color w:val="000000"/>
                <w:sz w:val="24"/>
                <w:szCs w:val="24"/>
              </w:rPr>
              <w:t>ных в тоннелях, кабельных коллекторах, грунте – без ограничения по уровню прокладки.</w:t>
            </w:r>
          </w:p>
        </w:tc>
      </w:tr>
      <w:tr w:rsidR="00E34850" w:rsidRPr="00205DDF" w:rsidTr="00A25528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3258B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Особенности конструкции муфты – для обеспечения полной герметичности му</w:t>
            </w:r>
            <w:r w:rsidRPr="00CA1B04">
              <w:rPr>
                <w:color w:val="000000"/>
                <w:sz w:val="24"/>
                <w:szCs w:val="24"/>
              </w:rPr>
              <w:t>ф</w:t>
            </w:r>
            <w:r w:rsidRPr="00CA1B04">
              <w:rPr>
                <w:color w:val="000000"/>
                <w:sz w:val="24"/>
                <w:szCs w:val="24"/>
              </w:rPr>
              <w:t>ты после монтажа, на внутреннюю поверхность соединительных манжет, перч</w:t>
            </w:r>
            <w:r w:rsidRPr="00CA1B04">
              <w:rPr>
                <w:color w:val="000000"/>
                <w:sz w:val="24"/>
                <w:szCs w:val="24"/>
              </w:rPr>
              <w:t>а</w:t>
            </w:r>
            <w:r w:rsidRPr="00CA1B04">
              <w:rPr>
                <w:color w:val="000000"/>
                <w:sz w:val="24"/>
                <w:szCs w:val="24"/>
              </w:rPr>
              <w:t xml:space="preserve">ток и кожуха должен быть нанесен термоплавкий клей; </w:t>
            </w:r>
            <w:r w:rsidRPr="00CA1B04">
              <w:rPr>
                <w:sz w:val="24"/>
                <w:szCs w:val="24"/>
              </w:rPr>
              <w:t xml:space="preserve"> для крепежа провода з</w:t>
            </w:r>
            <w:r w:rsidRPr="00CA1B04">
              <w:rPr>
                <w:sz w:val="24"/>
                <w:szCs w:val="24"/>
              </w:rPr>
              <w:t>а</w:t>
            </w:r>
            <w:r w:rsidRPr="00CA1B04">
              <w:rPr>
                <w:sz w:val="24"/>
                <w:szCs w:val="24"/>
              </w:rPr>
              <w:t>земления к металлическим оболочкам соединяемых кабелей должны быть пред</w:t>
            </w:r>
            <w:r w:rsidRPr="00CA1B04">
              <w:rPr>
                <w:sz w:val="24"/>
                <w:szCs w:val="24"/>
              </w:rPr>
              <w:t>у</w:t>
            </w:r>
            <w:r w:rsidRPr="00CA1B04">
              <w:rPr>
                <w:sz w:val="24"/>
                <w:szCs w:val="24"/>
              </w:rPr>
              <w:t>смотрены пружины постоянного давления; узлы заземления должны быть заиз</w:t>
            </w:r>
            <w:r w:rsidRPr="00CA1B04">
              <w:rPr>
                <w:sz w:val="24"/>
                <w:szCs w:val="24"/>
              </w:rPr>
              <w:t>о</w:t>
            </w:r>
            <w:r w:rsidRPr="00CA1B04">
              <w:rPr>
                <w:sz w:val="24"/>
                <w:szCs w:val="24"/>
              </w:rPr>
              <w:t>лированы отдельными термоусаживаемыми трубками с равномерным сплошным клеевым подслоем.</w:t>
            </w:r>
          </w:p>
        </w:tc>
      </w:tr>
      <w:tr w:rsidR="00E34850" w:rsidRPr="00205DDF" w:rsidTr="00A25528">
        <w:trPr>
          <w:trHeight w:val="5523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205DDF" w:rsidRDefault="00E34850" w:rsidP="00E3485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Изолирующие перчатки*.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Из</w:t>
            </w:r>
            <w:r>
              <w:rPr>
                <w:color w:val="000000"/>
              </w:rPr>
              <w:t>олирующие трубки*.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Толстостенные изолирующие ман</w:t>
            </w:r>
            <w:r>
              <w:rPr>
                <w:color w:val="000000"/>
              </w:rPr>
              <w:t>жеты* (на место соединения жил).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Защитный кожух*.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Герметик-заполнитель.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Провод заземления с наконечником</w:t>
            </w:r>
            <w:r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Припой</w:t>
            </w:r>
            <w:r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numPr>
                <w:ilvl w:val="0"/>
                <w:numId w:val="19"/>
              </w:numPr>
              <w:jc w:val="left"/>
              <w:rPr>
                <w:color w:val="333333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Паяльный жир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Пружины постоянного давления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t>Болтовые алюминиевые соединители с 4-мя срывными болтами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Бандажная медная проволока.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Изоляционная лента (ПВХ)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Киперная лента.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Н</w:t>
            </w:r>
            <w:r>
              <w:rPr>
                <w:color w:val="000000"/>
              </w:rPr>
              <w:t>аждачная бумага.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Салфетки обтирочные (х/б).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Перчатки монтажника.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Инструкция по монтажу.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Комплектовочная ведомость.</w:t>
            </w:r>
          </w:p>
          <w:p w:rsidR="00E34850" w:rsidRP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E34850">
              <w:rPr>
                <w:color w:val="000000"/>
              </w:rPr>
              <w:t>Упаковочная коробка</w:t>
            </w:r>
            <w:r w:rsidR="00AB5841"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ind w:left="360"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5DDF">
              <w:rPr>
                <w:bCs/>
                <w:color w:val="000000"/>
                <w:sz w:val="24"/>
                <w:szCs w:val="24"/>
              </w:rPr>
              <w:t>* - термоусаживаемые компоненты (должны обладать стойкостью к ультр</w:t>
            </w:r>
            <w:r w:rsidRPr="00205DDF">
              <w:rPr>
                <w:bCs/>
                <w:color w:val="000000"/>
                <w:sz w:val="24"/>
                <w:szCs w:val="24"/>
              </w:rPr>
              <w:t>а</w:t>
            </w:r>
            <w:r w:rsidRPr="00205DDF">
              <w:rPr>
                <w:bCs/>
                <w:color w:val="000000"/>
                <w:sz w:val="24"/>
                <w:szCs w:val="24"/>
              </w:rPr>
              <w:t>фиолетовому излучению и погодным условиям)</w:t>
            </w:r>
          </w:p>
        </w:tc>
      </w:tr>
      <w:tr w:rsidR="00E34850" w:rsidRPr="00205DDF" w:rsidTr="00A25528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A25528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 °С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A25528">
              <w:rPr>
                <w:sz w:val="24"/>
                <w:szCs w:val="24"/>
              </w:rPr>
              <w:t xml:space="preserve">для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ветствовать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822E8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lastRenderedPageBreak/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822E8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822E8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822E8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822E8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 xml:space="preserve">вителями филиалов ОАО «МРСК Центра» </w:t>
      </w:r>
      <w:r w:rsidR="00A25528" w:rsidRPr="00837495">
        <w:rPr>
          <w:sz w:val="24"/>
          <w:szCs w:val="24"/>
        </w:rPr>
        <w:t>- «Смоленскэнерго»</w:t>
      </w:r>
      <w:r w:rsidR="00A25528">
        <w:rPr>
          <w:szCs w:val="24"/>
        </w:rPr>
        <w:t xml:space="preserve"> </w:t>
      </w:r>
      <w:r w:rsidR="00A25528" w:rsidRPr="003B03FA">
        <w:rPr>
          <w:bCs/>
          <w:sz w:val="24"/>
          <w:szCs w:val="24"/>
        </w:rPr>
        <w:t xml:space="preserve"> 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05484B" w:rsidRDefault="0005484B" w:rsidP="0005484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закупки</w:t>
      </w:r>
    </w:p>
    <w:p w:rsidR="0005484B" w:rsidRDefault="0005484B" w:rsidP="000548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05484B" w:rsidRDefault="0005484B" w:rsidP="0005484B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05484B" w:rsidTr="0005484B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84B" w:rsidRDefault="0005484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05484B" w:rsidTr="0005484B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5484B">
              <w:rPr>
                <w:color w:val="000000"/>
                <w:sz w:val="22"/>
                <w:szCs w:val="22"/>
              </w:rPr>
              <w:t>Муфта кабельная 4СТп-1-35/50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214031,г. Смоленск, ул. Индустриальная,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4B" w:rsidRDefault="0005484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84B" w:rsidRDefault="00F97B4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43E" w:rsidRDefault="0084443E" w:rsidP="0084443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bookmarkStart w:id="1" w:name="_GoBack"/>
            <w:bookmarkEnd w:id="1"/>
          </w:p>
        </w:tc>
      </w:tr>
    </w:tbl>
    <w:p w:rsidR="0005484B" w:rsidRDefault="0005484B" w:rsidP="0005484B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A25528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="00C23CA7" w:rsidRPr="00205DDF">
        <w:rPr>
          <w:sz w:val="24"/>
          <w:szCs w:val="24"/>
        </w:rPr>
        <w:t xml:space="preserve">       </w:t>
      </w:r>
    </w:p>
    <w:sectPr w:rsidR="008A5CA5" w:rsidRPr="00205DDF" w:rsidSect="00C3258B">
      <w:headerReference w:type="even" r:id="rId13"/>
      <w:footerReference w:type="default" r:id="rId14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64" w:rsidRDefault="00695464">
      <w:r>
        <w:separator/>
      </w:r>
    </w:p>
  </w:endnote>
  <w:endnote w:type="continuationSeparator" w:id="0">
    <w:p w:rsidR="00695464" w:rsidRDefault="00695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AC2CFD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84443E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64" w:rsidRDefault="00695464">
      <w:r>
        <w:separator/>
      </w:r>
    </w:p>
  </w:footnote>
  <w:footnote w:type="continuationSeparator" w:id="0">
    <w:p w:rsidR="00695464" w:rsidRDefault="00695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C2C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9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7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3"/>
  </w:num>
  <w:num w:numId="18">
    <w:abstractNumId w:val="19"/>
  </w:num>
  <w:num w:numId="19">
    <w:abstractNumId w:val="11"/>
  </w:num>
  <w:num w:numId="2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45E0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484B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0CDE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59E8"/>
    <w:rsid w:val="002761C6"/>
    <w:rsid w:val="00281C4A"/>
    <w:rsid w:val="002822E8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2292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C08A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528"/>
    <w:rsid w:val="003A2F10"/>
    <w:rsid w:val="003A4892"/>
    <w:rsid w:val="003A55AC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402"/>
    <w:rsid w:val="00490EA7"/>
    <w:rsid w:val="00492EC7"/>
    <w:rsid w:val="004930E8"/>
    <w:rsid w:val="004948B1"/>
    <w:rsid w:val="00497866"/>
    <w:rsid w:val="00497F02"/>
    <w:rsid w:val="004A353B"/>
    <w:rsid w:val="004A359B"/>
    <w:rsid w:val="004A3D52"/>
    <w:rsid w:val="004A668C"/>
    <w:rsid w:val="004A7ACD"/>
    <w:rsid w:val="004B45B7"/>
    <w:rsid w:val="004B5BB5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57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88B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41FF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30A8"/>
    <w:rsid w:val="00563F7B"/>
    <w:rsid w:val="00566742"/>
    <w:rsid w:val="00567774"/>
    <w:rsid w:val="00567CD4"/>
    <w:rsid w:val="005702D5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5464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443E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0D7F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878D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52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169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20FF"/>
    <w:rsid w:val="00AC2CFD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57D5B"/>
    <w:rsid w:val="00F600EB"/>
    <w:rsid w:val="00F61D59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45"/>
    <w:rsid w:val="00F97B5B"/>
    <w:rsid w:val="00FA156C"/>
    <w:rsid w:val="00FA3B15"/>
    <w:rsid w:val="00FA4F69"/>
    <w:rsid w:val="00FA5105"/>
    <w:rsid w:val="00FA5580"/>
    <w:rsid w:val="00FA5FA8"/>
    <w:rsid w:val="00FA624B"/>
    <w:rsid w:val="00FA6D11"/>
    <w:rsid w:val="00FA7364"/>
    <w:rsid w:val="00FA7D4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6540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5D844-EEEE-42D4-89A3-3A9E574AA03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1235760-B42A-4776-A102-8D2E17A82B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B0784-B230-4200-B4A3-BF2919239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EF40A-17E7-4396-897A-209D02229F9D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8FA461DA-04F7-4129-A7EE-C9DA6FE2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Алтунина Н.А.</cp:lastModifiedBy>
  <cp:revision>9</cp:revision>
  <cp:lastPrinted>2015-03-26T10:16:00Z</cp:lastPrinted>
  <dcterms:created xsi:type="dcterms:W3CDTF">2015-02-24T12:01:00Z</dcterms:created>
  <dcterms:modified xsi:type="dcterms:W3CDTF">2015-05-27T06:10:00Z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